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05"/>
        <w:tblOverlap w:val="never"/>
        <w:tblW w:w="146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5"/>
        <w:gridCol w:w="6237"/>
        <w:gridCol w:w="4192"/>
        <w:gridCol w:w="2268"/>
      </w:tblGrid>
      <w:tr w:rsidR="00014E7C" w:rsidTr="00D62F07">
        <w:trPr>
          <w:trHeight w:hRule="exact" w:val="90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BAB" w:rsidRPr="00C773A4" w:rsidRDefault="003D4BAB" w:rsidP="00D62F07">
            <w:pPr>
              <w:rPr>
                <w:rFonts w:ascii="Times New Roman" w:hAnsi="Times New Roman" w:cs="Times New Roman"/>
              </w:rPr>
            </w:pPr>
            <w:r w:rsidRPr="00C773A4">
              <w:rPr>
                <w:rStyle w:val="2"/>
                <w:rFonts w:eastAsia="Arial Unicode MS"/>
              </w:rPr>
              <w:t>Этапы урока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BAB" w:rsidRPr="00C773A4" w:rsidRDefault="003D4BAB" w:rsidP="00D62F07">
            <w:pPr>
              <w:jc w:val="center"/>
              <w:rPr>
                <w:rFonts w:ascii="Times New Roman" w:hAnsi="Times New Roman" w:cs="Times New Roman"/>
              </w:rPr>
            </w:pPr>
            <w:r w:rsidRPr="00C773A4">
              <w:rPr>
                <w:rStyle w:val="2"/>
                <w:rFonts w:eastAsia="Arial Unicode MS"/>
              </w:rPr>
              <w:t>Деятельность учителя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BAB" w:rsidRPr="00C773A4" w:rsidRDefault="003D4BAB" w:rsidP="00D62F07">
            <w:pPr>
              <w:jc w:val="center"/>
              <w:rPr>
                <w:rFonts w:ascii="Times New Roman" w:hAnsi="Times New Roman" w:cs="Times New Roman"/>
              </w:rPr>
            </w:pPr>
            <w:r w:rsidRPr="00C773A4">
              <w:rPr>
                <w:rStyle w:val="2"/>
                <w:rFonts w:eastAsia="Arial Unicode MS"/>
              </w:rPr>
              <w:t>Деятельность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BAB" w:rsidRPr="00C773A4" w:rsidRDefault="003D4BAB" w:rsidP="00D62F07">
            <w:pPr>
              <w:jc w:val="center"/>
              <w:rPr>
                <w:rFonts w:ascii="Times New Roman" w:hAnsi="Times New Roman" w:cs="Times New Roman"/>
              </w:rPr>
            </w:pPr>
            <w:r w:rsidRPr="00C773A4">
              <w:rPr>
                <w:rStyle w:val="2"/>
                <w:rFonts w:eastAsia="Arial Unicode MS"/>
              </w:rPr>
              <w:t>УУД</w:t>
            </w:r>
          </w:p>
        </w:tc>
      </w:tr>
      <w:tr w:rsidR="00014E7C" w:rsidTr="00D62F07">
        <w:trPr>
          <w:trHeight w:hRule="exact" w:val="71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BAB" w:rsidRPr="00C773A4" w:rsidRDefault="00C773A4" w:rsidP="00D62F07"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3A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Мотивация к учебной деятельности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73A4" w:rsidRPr="009F64D8" w:rsidRDefault="00C773A4" w:rsidP="00D62F07">
            <w:pPr>
              <w:pStyle w:val="a3"/>
              <w:numPr>
                <w:ilvl w:val="1"/>
                <w:numId w:val="1"/>
              </w:numPr>
              <w:spacing w:before="100" w:beforeAutospacing="1" w:after="100" w:afterAutospacing="1"/>
              <w:ind w:left="550" w:hanging="425"/>
              <w:rPr>
                <w:b/>
                <w:sz w:val="28"/>
                <w:szCs w:val="28"/>
              </w:rPr>
            </w:pPr>
            <w:r w:rsidRPr="009F64D8">
              <w:rPr>
                <w:b/>
                <w:sz w:val="28"/>
                <w:szCs w:val="28"/>
              </w:rPr>
              <w:t>Организационный момент. Приветствие учащихся.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«Здравствуйте. Я рада вас сегодня видеть! 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 Нас физика, друзья, повсюду окружает. 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Из дома в школу утром провожает.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 Набраться бы ученикам терпения: 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Умыться, применяя силу трения, 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В кабине лифта ощутить падение, 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На тротуаре – сильное скольжение. </w:t>
            </w: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А вот и школа - вечное движение! </w:t>
            </w: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Всем физикам - почёт и уважение!  </w:t>
            </w: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3A4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Посмотрите друг на друга, улыбнитесь, пошлите положительные эмоции своим одноклассникам».</w:t>
            </w:r>
          </w:p>
          <w:p w:rsidR="003D4BAB" w:rsidRPr="009F64D8" w:rsidRDefault="00C773A4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«Выберете смайлик» на оценочных листах, который соответствует вашему настроению в данный момент времени»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AEF" w:rsidRDefault="009F64D8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  <w:r w:rsidRPr="009F64D8">
              <w:rPr>
                <w:sz w:val="28"/>
                <w:szCs w:val="28"/>
                <w:bdr w:val="none" w:sz="0" w:space="0" w:color="auto" w:frame="1"/>
              </w:rPr>
              <w:t>Отвечают на приветствие учителя</w:t>
            </w: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265AEF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</w:p>
          <w:p w:rsidR="009F64D8" w:rsidRPr="009F64D8" w:rsidRDefault="00265AEF" w:rsidP="00D62F07">
            <w:pPr>
              <w:pStyle w:val="Default"/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Отмечают выбранные смайлики в оценочных листах</w:t>
            </w:r>
            <w:r w:rsidR="009F64D8" w:rsidRPr="009F64D8">
              <w:rPr>
                <w:sz w:val="28"/>
                <w:szCs w:val="28"/>
                <w:bdr w:val="none" w:sz="0" w:space="0" w:color="auto" w:frame="1"/>
              </w:rPr>
              <w:t>.</w:t>
            </w:r>
          </w:p>
          <w:p w:rsidR="003D4BAB" w:rsidRPr="009F64D8" w:rsidRDefault="003D4BAB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D8" w:rsidRPr="009F64D8" w:rsidRDefault="009F64D8" w:rsidP="00D62F0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Познавательные</w:t>
            </w:r>
          </w:p>
          <w:p w:rsidR="009F64D8" w:rsidRPr="009F64D8" w:rsidRDefault="009F64D8" w:rsidP="00D62F0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ar-SA"/>
              </w:rPr>
              <w:t xml:space="preserve">Выделение существенной информации из слов учителя. 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9F64D8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Коммуникативные</w:t>
            </w:r>
            <w:proofErr w:type="gramEnd"/>
            <w:r w:rsidRPr="009F64D8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  </w:t>
            </w:r>
            <w:r w:rsidRPr="009F64D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Взаимодействие с учителем</w:t>
            </w:r>
          </w:p>
          <w:p w:rsidR="003D4BAB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64D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Регулятивная</w:t>
            </w:r>
            <w:proofErr w:type="gramEnd"/>
            <w:r w:rsidRPr="009F64D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Умение настраиваться на занятие</w:t>
            </w:r>
          </w:p>
        </w:tc>
      </w:tr>
      <w:tr w:rsidR="00014E7C" w:rsidTr="00D62F07">
        <w:trPr>
          <w:trHeight w:hRule="exact" w:val="965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BAB" w:rsidRPr="00C773A4" w:rsidRDefault="009F64D8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II.</w:t>
            </w:r>
            <w:r w:rsidRPr="009F64D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Актуализация знаний и фиксация затруднения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пробном учебном действии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9F64D8" w:rsidRDefault="009F64D8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9F64D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Физический диктант.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 Ответьте на вопросы. 1.Упорядоченное движение заряженных частиц называется </w:t>
            </w:r>
            <w:proofErr w:type="gramStart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электрическим током)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2.Чтобы в проводнике  возник и существовал ток, нужно создать  в нем (электрическое поле)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3.Какую роль выполняет источник тока? (создает и поддерживает электрическое поле)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4.Где накапливаются разделенные внутри источника тока заряды? (на полюсах  источника тока)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5.Какие превращения энергии происходят внутри источника тока? </w:t>
            </w:r>
            <w:proofErr w:type="gramStart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механическая, внутренняя или др. энергии превращаются в электрическую)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6.Какие источники тока вы знаете? (</w:t>
            </w:r>
            <w:proofErr w:type="spellStart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электрофорная</w:t>
            </w:r>
            <w:proofErr w:type="spellEnd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 машина, термоэлементы, фотоэлементы, батарейка, аккумулятор, генератор)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7.Какие два типа аккумуляторов вы знаете? (кислотные и щелочные)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8. Что такое  генератор электрического тока? </w:t>
            </w:r>
            <w:proofErr w:type="gramStart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машина, преобразующая механическую энергию в электрическую энергию переменного тока).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разноименных зарядов</w:t>
            </w:r>
          </w:p>
          <w:p w:rsidR="003D4BAB" w:rsidRPr="009F64D8" w:rsidRDefault="003D4BAB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1 ученик выходит к доске, выполняет задание на закрытой доске.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AEF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Pr="009F64D8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Остальные выполняют в тетрадях</w:t>
            </w: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BAB" w:rsidRDefault="003D4BAB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Pr="009F64D8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Pr="009F64D8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Осуществление актуализации с предыдущего урока Коммуникативные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Взаимодействие с учителем.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</w:p>
          <w:p w:rsidR="003D4BAB" w:rsidRPr="009F64D8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</w:p>
        </w:tc>
      </w:tr>
      <w:tr w:rsidR="00014E7C" w:rsidTr="00E22757">
        <w:trPr>
          <w:trHeight w:hRule="exact" w:val="299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BAB" w:rsidRPr="00C773A4" w:rsidRDefault="003D4BAB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2757" w:rsidRPr="00265AEF" w:rsidRDefault="00E22757" w:rsidP="00E227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Доказать физический эксперимент.  </w:t>
            </w:r>
          </w:p>
          <w:p w:rsidR="00E22757" w:rsidRPr="009F64D8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Оборудование каждому: 2 гильзы из фольги, штатив,  стеклянная и эбонитовая палочки, шерсть и шелк.</w:t>
            </w:r>
          </w:p>
          <w:p w:rsidR="00E22757" w:rsidRPr="009F64D8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Задание 1 ученику: Показать взаимодействие одноименных зарядов.</w:t>
            </w:r>
          </w:p>
          <w:p w:rsidR="003D4BAB" w:rsidRPr="009F64D8" w:rsidRDefault="00E22757" w:rsidP="00E22757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Задание 2 ученику: Показать взаимодействие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BAB" w:rsidRPr="009F64D8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757">
              <w:rPr>
                <w:rFonts w:ascii="Times New Roman" w:hAnsi="Times New Roman" w:cs="Times New Roman"/>
                <w:sz w:val="28"/>
                <w:szCs w:val="28"/>
              </w:rPr>
              <w:t xml:space="preserve">( 2 ученика выполняют одновременно с </w:t>
            </w:r>
            <w:proofErr w:type="spellStart"/>
            <w:r w:rsidRPr="00E22757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gramStart"/>
            <w:r w:rsidRPr="00E2275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E22757">
              <w:rPr>
                <w:rFonts w:ascii="Times New Roman" w:hAnsi="Times New Roman" w:cs="Times New Roman"/>
                <w:sz w:val="28"/>
                <w:szCs w:val="28"/>
              </w:rPr>
              <w:t>иктантом</w:t>
            </w:r>
            <w:proofErr w:type="spellEnd"/>
            <w:r w:rsidRPr="00E2275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BAB" w:rsidRPr="009F64D8" w:rsidRDefault="003D4BAB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7C" w:rsidTr="00E22757">
        <w:trPr>
          <w:trHeight w:hRule="exact" w:val="35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C773A4" w:rsidRDefault="009F64D8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b/>
                <w:sz w:val="28"/>
                <w:szCs w:val="28"/>
              </w:rPr>
              <w:t>III. Выявление места и причины затруднения.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9F64D8" w:rsidRDefault="009F64D8" w:rsidP="00D62F07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color w:val="222222"/>
                <w:sz w:val="28"/>
                <w:szCs w:val="28"/>
                <w:shd w:val="clear" w:color="auto" w:fill="FFFFFF"/>
                <w:lang w:eastAsia="en-US" w:bidi="ar-SA"/>
              </w:rPr>
            </w:pPr>
            <w:r w:rsidRPr="009F64D8">
              <w:rPr>
                <w:rFonts w:ascii="Times New Roman" w:eastAsia="+mn-ea" w:hAnsi="Times New Roman" w:cs="Times New Roman"/>
                <w:kern w:val="24"/>
                <w:sz w:val="28"/>
                <w:szCs w:val="28"/>
                <w:lang w:eastAsia="en-US" w:bidi="ar-SA"/>
              </w:rPr>
              <w:t>Ученики на партах меняются тетрадями, идет взаимопроверка по ответам ученика у доски.</w:t>
            </w:r>
          </w:p>
          <w:p w:rsidR="009F64D8" w:rsidRPr="009F64D8" w:rsidRDefault="009F64D8" w:rsidP="00D62F07">
            <w:pPr>
              <w:widowControl/>
              <w:shd w:val="clear" w:color="auto" w:fill="FFFFFF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F64D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- Ребята, оцените свои ответы в оценочном листе.</w:t>
            </w:r>
            <w:r w:rsidRPr="009F64D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Самооценка знаний в технологических картах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9F64D8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Сравнивают с ответами ученика у доски, находят правильный ответ.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AEF" w:rsidRPr="009F64D8" w:rsidRDefault="00265AEF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Оценивают себя на данном этапе урока.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AEF" w:rsidRPr="009F64D8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:rsidR="009F64D8" w:rsidRPr="009F64D8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Слушание учителя и товарищей, построение понятных для собеседника высказываний</w:t>
            </w:r>
          </w:p>
        </w:tc>
      </w:tr>
      <w:tr w:rsidR="00014E7C" w:rsidTr="00D62F07">
        <w:trPr>
          <w:trHeight w:hRule="exact" w:val="1021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C773A4" w:rsidRDefault="009F64D8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IV. Построение проекта выхода из затруднения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23093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новых знаний и способов деятельности</w:t>
            </w:r>
            <w:proofErr w:type="gramStart"/>
            <w:r w:rsidRPr="009230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 w:rsidRPr="009230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Переход опроса в эвристическую беседу</w:t>
            </w: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-Итак, у меня есть квадратная батарейка и лампочка.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-Посмотрите на лампочку, в ней есть сейчас электрический ток?</w:t>
            </w: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 Нет, т.к. не горит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-А что надо сделать, чтобы лампочка загорелась?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 Подключить к батарейке.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-Т.е. нужно через нее  пропустить ток.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-Как же соединить лампочку с батарейкой?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- Проводами 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-Внимание на лампочку.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(Учитель присоединяет одним проводом лампочку с батарейкой</w:t>
            </w:r>
            <w:proofErr w:type="gramStart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ожно вызвать ассистента из класса 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-Лампочка горит?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-Нет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-Что же нужно нам сделать, чтобы ток потек по проводнику?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-Зачем у лампочки второй контакт, к чему его можно присоединить?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-У источника есть  и второй полюс.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(Учитель или ассистент соединяет верно, лампочка загорелась)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 Что наблюдаете?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-Лампочка горит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Устройства</w:t>
            </w:r>
            <w:proofErr w:type="gramEnd"/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мы с вами соединили, образовали электрическую цепь.</w:t>
            </w:r>
          </w:p>
          <w:p w:rsid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-Электрическая цепь.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-Итак, какова тема нашего урока сегодня?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-Электрическая цепь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А какие цели можно поставить для изучения данной темы?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1.Рассмотреть состав электрической цепи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2. Определить назначение каждой ее части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3. Выяснить роль  источника тока в цепи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 xml:space="preserve">4. Практическое применение электрических цепей в повседневной жизни. 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Откройте тетради и запишите тему урока.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Слушание учителя.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Объясняют наблюдаемые явления во фронтальной беседе.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Выдвигают предположения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 Нет, т.к. не горит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 Подключить к батарейке.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- Проводами  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-Нет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Выдвигают предположения, приходят к правильной версии. 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-Лампочка горит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Компетенция </w:t>
            </w:r>
            <w:proofErr w:type="gramStart"/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физики.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Формирование исследовательских действий, исследовательской культуры, строить речевое высказывание.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умения наблюдать, делать выводы.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Выделение существенной информации из слов учителя.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Умение  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Формирование исследовательских действий, исследовательской культуры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Слушание.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Умение слушать и вступать в диалог.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7C" w:rsidTr="00D62F07">
        <w:trPr>
          <w:trHeight w:hRule="exact" w:val="97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C773A4" w:rsidRDefault="009F64D8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4D8">
              <w:rPr>
                <w:rFonts w:ascii="Times New Roman" w:hAnsi="Times New Roman" w:cs="Times New Roman"/>
                <w:sz w:val="28"/>
                <w:szCs w:val="28"/>
              </w:rPr>
              <w:t>-Как можно назвать совокупность устройств, которые позволили загореться лампочке?</w:t>
            </w:r>
          </w:p>
          <w:p w:rsidR="009F64D8" w:rsidRPr="009F64D8" w:rsidRDefault="009F64D8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bidi="ar-SA"/>
              </w:rPr>
              <w:t>-Электрическая цепь.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-Итак, какова тема нашего урока сегодня? 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-Электрическая цепь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  <w:t>А какие цели можно поставить для изучения данной темы</w:t>
            </w:r>
            <w:r w:rsidRPr="009F64D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  <w:t xml:space="preserve">? 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  <w:t>1.Рассмотреть состав электрической цепи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  <w:t>2. Определить назначение каждой ее части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  <w:t>3. Выяснить роль  источника тока в цепи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F64D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bdr w:val="none" w:sz="0" w:space="0" w:color="auto" w:frame="1"/>
                <w:lang w:bidi="ar-SA"/>
              </w:rPr>
              <w:t>4. Практическое применение электрических цепей в повседневной жизни.</w:t>
            </w:r>
            <w:r w:rsidRPr="009F64D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</w:t>
            </w:r>
          </w:p>
          <w:p w:rsidR="009F64D8" w:rsidRPr="009F64D8" w:rsidRDefault="009F64D8" w:rsidP="00D62F0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9F64D8" w:rsidRPr="009F64D8" w:rsidRDefault="009F64D8" w:rsidP="00D62F07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F64D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bidi="ar-SA"/>
              </w:rPr>
              <w:t>Откройте тетради и запишите тему урока.</w:t>
            </w:r>
          </w:p>
          <w:p w:rsidR="009F64D8" w:rsidRP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-Электрическая цепь</w:t>
            </w: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-Электрическая цепь</w:t>
            </w: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-Рассмотреть состав электрической цепи, определить назначение каждой ее части, а также выяснить роль  источника тока в цепи».</w:t>
            </w: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Pr="009F64D8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тему урока в тетради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AEF" w:rsidRPr="00265AEF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  <w:proofErr w:type="spellStart"/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: самостоятельно выделять и формировать познавательные цели.</w:t>
            </w:r>
          </w:p>
          <w:p w:rsidR="00265AEF" w:rsidRPr="00265AEF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923093" w:rsidRPr="00923093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 xml:space="preserve">целеполагание.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23093" w:rsidRPr="00923093">
              <w:rPr>
                <w:rFonts w:ascii="Times New Roman" w:hAnsi="Times New Roman" w:cs="Times New Roman"/>
                <w:sz w:val="28"/>
                <w:szCs w:val="28"/>
              </w:rPr>
              <w:t>егулятивная</w:t>
            </w:r>
          </w:p>
          <w:p w:rsidR="009F64D8" w:rsidRPr="009F64D8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Умение слушать в соответствие с целевой установкой. Уточнение и дополнение высказываний обучающихся.</w:t>
            </w:r>
          </w:p>
        </w:tc>
      </w:tr>
      <w:tr w:rsidR="00014E7C" w:rsidTr="00D62F07">
        <w:trPr>
          <w:trHeight w:hRule="exact" w:val="1008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C773A4" w:rsidRDefault="00923093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V. 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еализация построенного проекта.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Итак, что будет, если я разомкну цепь?</w:t>
            </w: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-Лампочка погаснет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Учитель отсоединяет один конец провода от источника -  лампочка гаснет.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-А теперь снова замкну (лампочка загорается.)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 Ребята, откройте правило, какое же условие должно выполняться, чтобы ток существовал в проводнике?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 Чтобы ток шел по цепи, а по проводнику распространялось электрическое поле - цепь должна быть замкнута.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Записывают.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-А как же так, мы только замкнули цепь, а лампочка уже загорелась? </w:t>
            </w:r>
          </w:p>
          <w:p w:rsidR="009F64D8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Оказывается, электрическое поле от</w:t>
            </w:r>
            <w:r w:rsidR="00DE2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источника по замкнутому проводнику распространяется со скоростью 300000 км/</w:t>
            </w:r>
            <w:proofErr w:type="gramStart"/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DE2" w:rsidRDefault="00014E7C" w:rsidP="00D62F07">
            <w:pPr>
              <w:widowControl/>
              <w:numPr>
                <w:ilvl w:val="1"/>
                <w:numId w:val="2"/>
              </w:numPr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14E7C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bidi="ar-SA"/>
              </w:rPr>
              <w:t>Сообщение ученика «Электрическая цепь и ее составные части»</w:t>
            </w:r>
          </w:p>
          <w:p w:rsidR="00014E7C" w:rsidRPr="00014E7C" w:rsidRDefault="00014E7C" w:rsidP="00E22757">
            <w:pPr>
              <w:widowControl/>
              <w:spacing w:after="200" w:line="276" w:lineRule="auto"/>
              <w:ind w:left="360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«Электричество, как вы знаете, широко используется во всех отраслях промышленности, в освещении, а также в быту. Получают её с помощью разных источников тока и используют её для различных целей, и </w:t>
            </w:r>
            <w:proofErr w:type="gramStart"/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возникает необходимость доставить электрическую называется</w:t>
            </w:r>
            <w:proofErr w:type="gramEnd"/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 </w:t>
            </w:r>
            <w:r w:rsidRPr="00014E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электрической цепью.</w:t>
            </w:r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Электрическими цепями занимается электротехника. Цепи бывают простые (как при демонстрации) и сложные (электропроводка), но во всех можно выделить составные части. </w:t>
            </w:r>
            <w:r w:rsidRPr="00014E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Устройства, которые используют электрическую энергию, называются потребителями.</w:t>
            </w:r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 Это первая составная часть цепи. </w:t>
            </w:r>
            <w:r w:rsidRPr="00014E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Вторая  составная часть цепи</w:t>
            </w:r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 – </w:t>
            </w:r>
            <w:r w:rsidRPr="00014E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  <w:lang w:bidi="ar-SA"/>
              </w:rPr>
              <w:t>источник тока</w:t>
            </w:r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. </w:t>
            </w:r>
          </w:p>
          <w:p w:rsidR="00014E7C" w:rsidRPr="00014E7C" w:rsidRDefault="00014E7C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14E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Источник тока подсоединяют в цепь в последнюю очередь с помощью соединительных проводов – это третья составная часть цепи.</w:t>
            </w:r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 Есть еще одна важная часть электрической цепи. В Париже в 1881 году на электротехнической выставке все были в восторге от этого изобретения. </w:t>
            </w:r>
            <w:r w:rsidRPr="00014E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Это – выключатель. Роль его – замыкать и размыкать электрическую цепь.</w:t>
            </w:r>
            <w:r w:rsidRPr="00014E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 В технике используют разные виды замыкающих и размыкающих устройств. Чтобы в цепи был ток, она должна быть замкнутой, т.е. состоять из проводников электричества. Если в каком-нибудь месте провод оборвётся, то ток в цепи прекратится. На этом и основано действие выключателей»</w:t>
            </w: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F64D8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-Лампочка погаснет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Установление  причинно-следственных связей.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- Чтобы ток шел по цепи, а по проводнику распространялось электрическое поле - цепь должна быть замкнута.</w:t>
            </w: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Записывают.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D8" w:rsidRDefault="009F64D8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Pr="009F64D8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выступление докладчика и смотрят слайды.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:rsidR="00923093" w:rsidRPr="00923093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Взаимодействие с учителем</w:t>
            </w:r>
          </w:p>
          <w:p w:rsidR="009F64D8" w:rsidRPr="009F64D8" w:rsidRDefault="00923093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093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  <w:proofErr w:type="gramEnd"/>
            <w:r w:rsidRPr="00923093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правильности ответов</w:t>
            </w:r>
          </w:p>
        </w:tc>
      </w:tr>
      <w:tr w:rsidR="00014E7C" w:rsidTr="00D62F07">
        <w:trPr>
          <w:trHeight w:hRule="exact" w:val="993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C773A4" w:rsidRDefault="009F64D8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7C" w:rsidRP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E7C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демонстрации) и сложные (электропроводка), но во всех можно выделить составные части. Устройства, которые используют электрическую энергию, называются потребителями. Это первая составная часть цепи. Вторая  составная часть цепи – источник тока. </w:t>
            </w:r>
          </w:p>
          <w:p w:rsidR="009F64D8" w:rsidRPr="009F64D8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E7C">
              <w:rPr>
                <w:rFonts w:ascii="Times New Roman" w:hAnsi="Times New Roman" w:cs="Times New Roman"/>
                <w:sz w:val="28"/>
                <w:szCs w:val="28"/>
              </w:rPr>
              <w:t>Источник тока подсоединяют в цепь в последнюю очередь с помощью соединительных проводов – это третья составная часть цепи. Есть еще одна важная часть электрической цепи. В Париже в 1881 году на электротехнической выставке все были в восторге от этого изобретения. Это – выключатель. Роль его – замыкать и размыкать электрическую цепь. В технике используют разные виды замыкающих и размыкающих устройств. Чтобы в цепи был ток, она должна быть замкнутой, т.е. состоять из проводников электричества. Если в каком-нибудь месте провод оборвётся, то ток в цепи прекратится. На этом и основано действие выключателей»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4D8" w:rsidRPr="009F64D8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E7C">
              <w:rPr>
                <w:rFonts w:ascii="Times New Roman" w:hAnsi="Times New Roman" w:cs="Times New Roman"/>
                <w:sz w:val="28"/>
                <w:szCs w:val="28"/>
              </w:rPr>
              <w:t>Для учащихся на доске слайды по сообщению 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757" w:rsidRPr="009A4286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наблюдать, делать выводы.</w:t>
            </w:r>
          </w:p>
          <w:p w:rsidR="00E22757" w:rsidRPr="009A4286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существенной информации из 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ученика</w:t>
            </w: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64D8" w:rsidRPr="009F64D8" w:rsidRDefault="009F64D8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7C" w:rsidTr="00D62F07">
        <w:trPr>
          <w:trHeight w:hRule="exact" w:val="993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7C" w:rsidRPr="00C773A4" w:rsidRDefault="00F71A7C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VI. Первичное закрепление во внешней речи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A7C" w:rsidRPr="009A4286" w:rsidRDefault="00F71A7C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4286">
              <w:rPr>
                <w:rFonts w:ascii="Times New Roman" w:hAnsi="Times New Roman" w:cs="Times New Roman"/>
                <w:b/>
                <w:sz w:val="28"/>
                <w:szCs w:val="28"/>
              </w:rPr>
              <w:t>Фронтальный опрос: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Итак, из каких составных частей состоит электрическая цепь?  (Собираем граф, вызываю ученика, ребята называют, а он прикрепляет на доску)  Запишите в тетради.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• потребитель  (Назовите, какие потребители вы знаете?)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• источник тока (Какие источники тока вам известны?)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• соединительные провода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• замыкающее устройство (ключ)</w:t>
            </w:r>
          </w:p>
          <w:p w:rsidR="00F71A7C" w:rsidRPr="009A4286" w:rsidRDefault="00F71A7C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4286">
              <w:rPr>
                <w:rFonts w:ascii="Times New Roman" w:hAnsi="Times New Roman" w:cs="Times New Roman"/>
                <w:b/>
                <w:sz w:val="28"/>
                <w:szCs w:val="28"/>
              </w:rPr>
              <w:t>Начертим граф, отображающий состав цепи</w:t>
            </w:r>
          </w:p>
          <w:p w:rsidR="00F71A7C" w:rsidRPr="00F71A7C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Нанесем надписи на граф. Заполним скелет.</w:t>
            </w:r>
          </w:p>
          <w:p w:rsidR="009A4286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 xml:space="preserve"> электрическая цепь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потребител</w:t>
            </w:r>
            <w:proofErr w:type="gramStart"/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F71A7C">
              <w:rPr>
                <w:rFonts w:ascii="Times New Roman" w:hAnsi="Times New Roman" w:cs="Times New Roman"/>
                <w:sz w:val="28"/>
                <w:szCs w:val="28"/>
              </w:rPr>
              <w:t xml:space="preserve">лампа)             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 xml:space="preserve"> Выключатель (ключ)</w:t>
            </w:r>
          </w:p>
          <w:p w:rsidR="00F71A7C" w:rsidRP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источник тока</w:t>
            </w:r>
          </w:p>
          <w:p w:rsidR="00F71A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соединит</w:t>
            </w:r>
            <w:proofErr w:type="gramStart"/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71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A42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ровода</w:t>
            </w:r>
          </w:p>
          <w:p w:rsidR="009A4286" w:rsidRPr="00F71A7C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7C" w:rsidRDefault="00F71A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A7C">
              <w:rPr>
                <w:rFonts w:ascii="Times New Roman" w:hAnsi="Times New Roman" w:cs="Times New Roman"/>
                <w:sz w:val="28"/>
                <w:szCs w:val="28"/>
              </w:rPr>
              <w:t>Оцените свою работу на данном этапе, как вы поняли новый материал, проставьте себе оценки.</w:t>
            </w:r>
          </w:p>
          <w:p w:rsidR="00DE2DE2" w:rsidRPr="00014E7C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Самооценка знаний в технологических </w:t>
            </w: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картах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7C" w:rsidRDefault="00014E7C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у доски по желанию подписывают части графа, заполняя скелет.</w:t>
            </w: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49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06DCA1" wp14:editId="5F4AE919">
                      <wp:simplePos x="0" y="0"/>
                      <wp:positionH relativeFrom="column">
                        <wp:posOffset>675005</wp:posOffset>
                      </wp:positionH>
                      <wp:positionV relativeFrom="paragraph">
                        <wp:posOffset>12700</wp:posOffset>
                      </wp:positionV>
                      <wp:extent cx="467360" cy="597535"/>
                      <wp:effectExtent l="0" t="0" r="27940" b="12065"/>
                      <wp:wrapNone/>
                      <wp:docPr id="17" name="Овал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360" cy="5975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7" o:spid="_x0000_s1026" style="position:absolute;margin-left:53.15pt;margin-top:1pt;width:36.8pt;height:4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"/>
                  </w:pict>
                </mc:Fallback>
              </mc:AlternateContent>
            </w: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DD5167" wp14:editId="6088B6C8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-3176</wp:posOffset>
                      </wp:positionV>
                      <wp:extent cx="25400" cy="2044065"/>
                      <wp:effectExtent l="0" t="0" r="31750" b="1333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" cy="20440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15pt,-.25pt" to="75.15pt,1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" strokecolor="#4579b8 [3044]"/>
                  </w:pict>
                </mc:Fallback>
              </mc:AlternateContent>
            </w: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7D8F2BD" wp14:editId="58E545E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20320</wp:posOffset>
                      </wp:positionV>
                      <wp:extent cx="762000" cy="469900"/>
                      <wp:effectExtent l="38100" t="0" r="19050" b="6350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469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13.15pt;margin-top:1.6pt;width:60pt;height:37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B88C4E" wp14:editId="38EB8C2A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20320</wp:posOffset>
                      </wp:positionV>
                      <wp:extent cx="749300" cy="469900"/>
                      <wp:effectExtent l="0" t="0" r="69850" b="6350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9300" cy="469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75.15pt;margin-top:1.6pt;width:59pt;height:3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F6CFC74" wp14:editId="531DB5C5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81280</wp:posOffset>
                      </wp:positionV>
                      <wp:extent cx="762000" cy="469900"/>
                      <wp:effectExtent l="38100" t="0" r="19050" b="6350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469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13.15pt;margin-top:6.4pt;width:60pt;height:37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D33948" wp14:editId="03495C85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81280</wp:posOffset>
                      </wp:positionV>
                      <wp:extent cx="749300" cy="469900"/>
                      <wp:effectExtent l="0" t="0" r="69850" b="6350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9300" cy="469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74.15pt;margin-top:6.4pt;width:59pt;height:3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CAD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06F1A3B" wp14:editId="314E20F4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142240</wp:posOffset>
                      </wp:positionV>
                      <wp:extent cx="762000" cy="469900"/>
                      <wp:effectExtent l="38100" t="0" r="19050" b="6350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469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3.15pt;margin-top:11.2pt;width:60pt;height:37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53011E" wp14:editId="145E9286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142240</wp:posOffset>
                      </wp:positionV>
                      <wp:extent cx="749300" cy="469900"/>
                      <wp:effectExtent l="0" t="0" r="69850" b="6350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9300" cy="469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74.15pt;margin-top:11.2pt;width:59pt;height:3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anchor distT="0" distB="0" distL="114300" distR="114300" simplePos="0" relativeHeight="251658240" behindDoc="1" locked="0" layoutInCell="1" allowOverlap="1" wp14:anchorId="0B27E21E" wp14:editId="141A5EA9">
                  <wp:simplePos x="0" y="0"/>
                  <wp:positionH relativeFrom="column">
                    <wp:posOffset>1335405</wp:posOffset>
                  </wp:positionH>
                  <wp:positionV relativeFrom="paragraph">
                    <wp:posOffset>473710</wp:posOffset>
                  </wp:positionV>
                  <wp:extent cx="443230" cy="635000"/>
                  <wp:effectExtent l="0" t="0" r="0" b="0"/>
                  <wp:wrapTight wrapText="bothSides">
                    <wp:wrapPolygon edited="0">
                      <wp:start x="17639" y="0"/>
                      <wp:lineTo x="0" y="9072"/>
                      <wp:lineTo x="0" y="11664"/>
                      <wp:lineTo x="17639" y="20736"/>
                      <wp:lineTo x="20424" y="20736"/>
                      <wp:lineTo x="20424" y="0"/>
                      <wp:lineTo x="17639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230" cy="635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6CAD" w:rsidRPr="00014E7C" w:rsidRDefault="00606CAD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449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AE30FE" wp14:editId="7F9A5191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866140</wp:posOffset>
                      </wp:positionV>
                      <wp:extent cx="602615" cy="416560"/>
                      <wp:effectExtent l="19050" t="19050" r="45085" b="21590"/>
                      <wp:wrapNone/>
                      <wp:docPr id="18" name="Блок-схема: извлечение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615" cy="41656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Блок-схема: извлечение 18" o:spid="_x0000_s1026" type="#_x0000_t127" style="position:absolute;margin-left:50.1pt;margin-top:68.2pt;width:47.45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</w:t>
            </w:r>
          </w:p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Компетенция </w:t>
            </w:r>
            <w:proofErr w:type="gramStart"/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A4286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физики.</w:t>
            </w:r>
          </w:p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исследовательских действий, исследовательской культуры, строить речевое высказывание.</w:t>
            </w:r>
          </w:p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умения наблюдать, делать выводы.</w:t>
            </w:r>
          </w:p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Выделение существенной информации из слов учителя.</w:t>
            </w:r>
          </w:p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 xml:space="preserve">Умение  </w:t>
            </w:r>
          </w:p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Умен</w:t>
            </w:r>
            <w:r w:rsidR="00E22757">
              <w:rPr>
                <w:rFonts w:ascii="Times New Roman" w:hAnsi="Times New Roman" w:cs="Times New Roman"/>
                <w:sz w:val="28"/>
                <w:szCs w:val="28"/>
              </w:rPr>
              <w:t>ие слушать и вступать в диалог.</w:t>
            </w:r>
          </w:p>
          <w:p w:rsidR="009A4286" w:rsidRPr="009A4286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</w:p>
          <w:p w:rsidR="00014E7C" w:rsidRPr="009F64D8" w:rsidRDefault="009A4286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Умение слушать в соответствие с целевой установкой. Уточнение и дополнение высказываний обучающихся.</w:t>
            </w:r>
          </w:p>
        </w:tc>
      </w:tr>
      <w:tr w:rsidR="009A4286" w:rsidTr="00D62F07">
        <w:trPr>
          <w:trHeight w:hRule="exact" w:val="993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4286" w:rsidRPr="00F71A7C" w:rsidRDefault="009A4286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DE2" w:rsidRPr="00DE2DE2" w:rsidRDefault="00DE2DE2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b/>
                <w:sz w:val="28"/>
                <w:szCs w:val="28"/>
              </w:rPr>
              <w:t>3.Физкультминутка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4.  Решение проблемы    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- А теперь добавим в нашу цепь ключ. Можете быстро срисовать ее в тетрадь? Почему?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-Нет.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- Вот поэтому для элементов цепи придумали специальные условные обозначения. </w:t>
            </w:r>
          </w:p>
          <w:p w:rsidR="009A4286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-   Электрические цепи могут быть сложными. Вышел из строя телевизор, и вам нужна информация, из чего состоит электрическая цепь, а содержится информация в электрических схемах. Электрические схемы – это чертежи, на которых изображены способы соединения  электрических приборов в цепь</w:t>
            </w:r>
            <w:proofErr w:type="gramStart"/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лайд  )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5.Работа с учебником.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-Откройте учебники стр. 100 и посмотрите рис. 49 и рис.50.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Изобразим схему нашей  цепи. (1 уч-ся выходит к доске). Схема должна быть аккуратной и точной. Проверим по рисунку 49 учебника. А теперь посмотрите на  карточку обозначениями, которая лежит у вас на столах, положите себе ее в тетрадь. Ваша задача их выучить</w:t>
            </w:r>
            <w:r w:rsidR="00E22757"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, ведь и с их помощью вы будете чертить схемы. ( На столах у каждого учащегося карточка с условными обозначениями)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Обратите внимание: цепь собирают при разомкнутом выключателе; выключатель выполнен из проводников электричества, а прикасаться надо к изолирующей ручке. </w:t>
            </w:r>
          </w:p>
          <w:p w:rsidR="00DE2DE2" w:rsidRPr="00F71A7C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У большинства отрицательный ответ</w:t>
            </w: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 (1 уч-ся выходит к доске), чертит схему</w:t>
            </w: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Чертят схему</w:t>
            </w:r>
          </w:p>
          <w:p w:rsidR="00E22757" w:rsidRPr="00DE2DE2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DE2" w:rsidRDefault="00DE2DE2" w:rsidP="00D62F07"/>
          <w:p w:rsidR="009A4286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учителем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</w:p>
          <w:p w:rsidR="00E22757" w:rsidRDefault="00E22757" w:rsidP="00E22757"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регуляции учебной деятельности </w:t>
            </w:r>
            <w:r>
              <w:t xml:space="preserve"> 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существенной информации из 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Слушание учителя</w:t>
            </w:r>
          </w:p>
          <w:p w:rsidR="009A4286" w:rsidRPr="009A4286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исследовательских дейст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вий, исследовательской культуры.</w:t>
            </w:r>
          </w:p>
        </w:tc>
      </w:tr>
      <w:tr w:rsidR="00DE2DE2" w:rsidTr="00D62F07">
        <w:trPr>
          <w:trHeight w:hRule="exact" w:val="1008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DE2" w:rsidRPr="00F71A7C" w:rsidRDefault="00DE2DE2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DE2" w:rsidRDefault="00DE2DE2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Как вы думаете, ребята, где в повседневной жизни нам встречаются электрические цепи и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схемы?</w:t>
            </w:r>
          </w:p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-Нужно ли нам знания об электрических цепях в повседневной жизни?</w:t>
            </w:r>
          </w:p>
          <w:p w:rsid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об этом нам расскажет родител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консультант</w:t>
            </w:r>
          </w:p>
          <w:p w:rsidR="00DE2DE2" w:rsidRPr="00DE2DE2" w:rsidRDefault="00DE2DE2" w:rsidP="00D62F07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u w:val="single"/>
                <w:lang w:bidi="ar-SA"/>
              </w:rPr>
            </w:pPr>
            <w:r w:rsidRPr="00DE2DE2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u w:val="single"/>
                <w:lang w:bidi="ar-SA"/>
              </w:rPr>
              <w:t>6.Выступление родителя-консультанта.</w:t>
            </w:r>
          </w:p>
          <w:p w:rsidR="00DE2DE2" w:rsidRDefault="00DE2DE2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E2DE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Здравствуйте, дорогие ребята! Сегодня я хотел бы помочь вам в изучении темы «Электрическая цепь» и поделится с вами опытом</w:t>
            </w:r>
            <w:r w:rsid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 Я хочу показать вам,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</w:t>
            </w: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ак сделать батарейку из обыкновенных лимонов? Да проще простого! Несколько гвоздей, лимоны, провода — и батарейка готова!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Вам понадобятся: 8 лимонов, 9 тонких проводов с зажимами, 8 кусочков медной проволоки (за неимением гвоздиков) и 8 оцинкованных гвоздиков или полосок оцинкованной жести, часы на батарейке и вольтметр, который поможет измерить напряжение.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Описание работы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Слегка разминаем лимоны;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вставляем в каждый лимон по одному кусочку медной проволоки и одному оцинкованному гвоздику;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вынимаем из часов батарейку;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 помощью проводов собираем электрическую цепь по схеме (см. рисунок);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свободные провода от первого и восьмого лимонов соединяем с часами в тех местах, которые предназначены для батарейки.</w:t>
            </w:r>
          </w:p>
          <w:p w:rsidR="00DE2DE2" w:rsidRPr="00DE2DE2" w:rsidRDefault="00D62F07" w:rsidP="00D62F07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Часы пошли! Наша лимонная батарейка работает!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DE2" w:rsidRP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Ученики отвечают.</w:t>
            </w:r>
          </w:p>
          <w:p w:rsid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F07" w:rsidRDefault="00E2275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слушают родителя, смотрят проводимый им опыт.</w:t>
            </w:r>
          </w:p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докладчиком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</w:p>
          <w:p w:rsidR="00E22757" w:rsidRDefault="00E22757" w:rsidP="00E22757"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регуляции учебной деятельности </w:t>
            </w:r>
            <w:r>
              <w:t xml:space="preserve"> 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существенной информации из 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докладчика</w:t>
            </w: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E22757" w:rsidRP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DE2">
              <w:rPr>
                <w:rFonts w:ascii="Times New Roman" w:hAnsi="Times New Roman" w:cs="Times New Roman"/>
                <w:sz w:val="28"/>
                <w:szCs w:val="28"/>
              </w:rPr>
              <w:t>Слушание учителя</w:t>
            </w:r>
          </w:p>
          <w:p w:rsidR="00DE2DE2" w:rsidRDefault="00E22757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исследовательских дейст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вий, исследовательской культуры.</w:t>
            </w:r>
          </w:p>
          <w:p w:rsidR="00CD429E" w:rsidRPr="009A4286" w:rsidRDefault="00CD429E" w:rsidP="00E2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DE2" w:rsidTr="00D62F07">
        <w:trPr>
          <w:trHeight w:hRule="exact" w:val="460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DE2" w:rsidRPr="00F71A7C" w:rsidRDefault="00DE2DE2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Pr="00D62F07" w:rsidRDefault="00D62F07" w:rsidP="00D62F07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62F07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Объяснение опыта</w:t>
            </w:r>
          </w:p>
          <w:p w:rsidR="00DE2DE2" w:rsidRPr="00DE2DE2" w:rsidRDefault="00D62F07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2F07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Когда медь и цинк контактируют с кислотой, содержащейся в лимонном соке, происходит химическая реакция. В результате медь получает положительный заряд, а цинк — отрицательный. После того как мы соединили кусочки проволоки и гвоздики проводами в замкнутую цепь, в ней возник электрический ток. Можно использовать в опыте и другие пары металлов, например медь и алюминий или алюминий и цинк, но они образуют слабые «батарейки». Впрочем, и наш вариант не отличается большой мощностью. Чтобы заставить часы ходить без сбоев, надо составить целую цепочку лимонных батареек.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2DE2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29E" w:rsidRPr="009A4286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наблюдать, делать выводы.</w:t>
            </w:r>
          </w:p>
          <w:p w:rsidR="00DE2DE2" w:rsidRPr="009A4286" w:rsidRDefault="00DE2DE2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F07" w:rsidTr="00D62F07">
        <w:trPr>
          <w:trHeight w:hRule="exact" w:val="1036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Pr="00D62F07" w:rsidRDefault="00D62F07" w:rsidP="00D62F0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D62F07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val="en-US" w:eastAsia="en-US" w:bidi="ar-SA"/>
              </w:rPr>
              <w:lastRenderedPageBreak/>
              <w:t>VII</w:t>
            </w:r>
            <w:r w:rsidRPr="00D62F07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. Самостоятельная работа с самопроверкой по эталону</w:t>
            </w:r>
          </w:p>
          <w:p w:rsidR="00D62F07" w:rsidRPr="00F71A7C" w:rsidRDefault="00D62F07" w:rsidP="00D62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Default="00D62F07" w:rsidP="00D62F0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D62F07" w:rsidRPr="00D62F07" w:rsidRDefault="00D62F07" w:rsidP="00D62F0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D62F07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Перед выполнением следующего задания хочется напомнить китайскую мудрость:</w:t>
            </w:r>
          </w:p>
          <w:p w:rsidR="00D62F07" w:rsidRPr="00D62F07" w:rsidRDefault="00D62F07" w:rsidP="00D62F07">
            <w:pPr>
              <w:widowControl/>
              <w:tabs>
                <w:tab w:val="left" w:pos="4980"/>
              </w:tabs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>                              Расскажи — и я забуду…</w:t>
            </w:r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ab/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>                             Покажи   —  и я запомню…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>                             Дай мне возможность действовать  самому  - и я научусь</w:t>
            </w:r>
            <w:proofErr w:type="gramStart"/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>.</w:t>
            </w:r>
            <w:proofErr w:type="gramEnd"/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 xml:space="preserve"> </w:t>
            </w:r>
            <w:r w:rsidRPr="00D62F07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  <w:t xml:space="preserve">( </w:t>
            </w:r>
            <w:proofErr w:type="gramStart"/>
            <w:r w:rsidRPr="00D62F07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  <w:t>с</w:t>
            </w:r>
            <w:proofErr w:type="gramEnd"/>
            <w:r w:rsidRPr="00D62F07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  <w:t>лайд )</w:t>
            </w:r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 xml:space="preserve"> </w:t>
            </w:r>
          </w:p>
          <w:p w:rsidR="00D62F07" w:rsidRPr="00D62F07" w:rsidRDefault="00D62F07" w:rsidP="00D62F07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Ребята, сейчас вам предстоит выполнить практическую работу.</w:t>
            </w:r>
          </w:p>
          <w:p w:rsid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 выполнении работы вам необходимо соблюдать правила техники безопасности, которые находятся у вас на столах. Пожалуйста, внимательно прочтите их и не забывайте выполнять при проведении практической работы.</w:t>
            </w:r>
          </w:p>
          <w:p w:rsidR="00D62F07" w:rsidRPr="00D62F07" w:rsidRDefault="00D62F07" w:rsidP="00D62F07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Памятка по технике безопасности при работе с электрическим током </w:t>
            </w: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(слайд).</w:t>
            </w:r>
          </w:p>
          <w:p w:rsidR="00D62F07" w:rsidRPr="00D62F07" w:rsidRDefault="00D62F07" w:rsidP="00D62F07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используйте при сборке электрических цепей провода с повреждённой изоляцией с видимыми повреждениями.</w:t>
            </w:r>
          </w:p>
          <w:p w:rsidR="00D62F07" w:rsidRPr="00D62F07" w:rsidRDefault="00D62F07" w:rsidP="00D62F07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Следите за исправностью всех креплений в приборах и приспособлениях.</w:t>
            </w:r>
          </w:p>
          <w:p w:rsidR="00D62F07" w:rsidRPr="00D62F07" w:rsidRDefault="00D62F07" w:rsidP="00D62F07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 сборке электрических цепей избегайте пересечения проводов.</w:t>
            </w:r>
          </w:p>
          <w:p w:rsidR="00D62F07" w:rsidRPr="00D62F07" w:rsidRDefault="00D62F07" w:rsidP="00D62F07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Источники тока подключайте в последнюю очередь.</w:t>
            </w:r>
          </w:p>
          <w:p w:rsidR="00D62F07" w:rsidRPr="00D62F07" w:rsidRDefault="00D62F07" w:rsidP="00D62F07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Все исправления в цепях проводите при отключенном источнике тока.</w:t>
            </w:r>
          </w:p>
          <w:p w:rsidR="00D62F07" w:rsidRPr="00D62F07" w:rsidRDefault="00D62F07" w:rsidP="00D62F07">
            <w:pPr>
              <w:widowControl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Не определяйте наличие тока в цепи на ощупь. 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D62F07" w:rsidRPr="00D62F07" w:rsidRDefault="00D62F07" w:rsidP="00D62F07">
            <w:pPr>
              <w:widowControl/>
              <w:spacing w:before="100" w:beforeAutospacing="1" w:after="100" w:afterAutospacing="1"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Ученики выполняют практическую работу. Оборудование находится у них на столах.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F07" w:rsidRP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D62F07" w:rsidRP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существенной информации. Логические умозаключения. </w:t>
            </w:r>
          </w:p>
          <w:p w:rsidR="00D62F07" w:rsidRP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</w:p>
          <w:p w:rsidR="00D62F07" w:rsidRDefault="00D62F07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правильности </w:t>
            </w:r>
            <w:r w:rsidR="00CD429E">
              <w:rPr>
                <w:rFonts w:ascii="Times New Roman" w:hAnsi="Times New Roman" w:cs="Times New Roman"/>
                <w:sz w:val="28"/>
                <w:szCs w:val="28"/>
              </w:rPr>
              <w:t xml:space="preserve">действий </w:t>
            </w: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обучающихся. Самоконтроль понимания </w:t>
            </w:r>
            <w:r w:rsidR="00CD429E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429E" w:rsidRPr="009A4286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наблюдать, делать выводы.</w:t>
            </w:r>
          </w:p>
          <w:p w:rsidR="00CD429E" w:rsidRPr="009A4286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F07" w:rsidTr="00D62F07">
        <w:trPr>
          <w:trHeight w:hRule="exact" w:val="41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Pr="00D62F07" w:rsidRDefault="00D62F07" w:rsidP="00D62F0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Pr="00D62F07" w:rsidRDefault="00D62F07" w:rsidP="00D62F07">
            <w:pPr>
              <w:widowControl/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  <w:t xml:space="preserve">Практическая работа </w:t>
            </w:r>
            <w:r w:rsidRPr="00D62F07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  <w:t>(слайд )</w:t>
            </w:r>
            <w:proofErr w:type="gramStart"/>
            <w:r w:rsidRPr="00D62F07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  <w:t>.(</w:t>
            </w:r>
            <w:proofErr w:type="gramEnd"/>
            <w:r w:rsidRPr="00D62F07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  <w:t>Работа в группах)</w:t>
            </w:r>
          </w:p>
          <w:p w:rsidR="00D62F07" w:rsidRPr="00D62F07" w:rsidRDefault="00D62F07" w:rsidP="00D62F07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Цель: собрать электрическую цепь из приборов, которые есть у каждого  на столах так, чтобы лампочка загорелась. </w:t>
            </w:r>
          </w:p>
          <w:p w:rsidR="00D62F07" w:rsidRPr="00D62F07" w:rsidRDefault="00D62F07" w:rsidP="00D62F07">
            <w:pPr>
              <w:widowControl/>
              <w:numPr>
                <w:ilvl w:val="0"/>
                <w:numId w:val="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 группам чертят электрическую схему и  собирают простую цепь (источник тока, 2-3 лампы, ключ, </w:t>
            </w:r>
            <w:proofErr w:type="spellStart"/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соед</w:t>
            </w:r>
            <w:proofErr w:type="spellEnd"/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. провода) </w:t>
            </w:r>
          </w:p>
          <w:p w:rsidR="00D62F07" w:rsidRPr="00D62F07" w:rsidRDefault="00D62F07" w:rsidP="00D62F07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Учитель проверяет, показывает на </w:t>
            </w:r>
            <w:proofErr w:type="gramStart"/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документ-камере</w:t>
            </w:r>
            <w:proofErr w:type="gramEnd"/>
            <w:r w:rsidRPr="00D62F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работу тех, кто быстрее справился. </w:t>
            </w:r>
          </w:p>
          <w:p w:rsidR="00D62F07" w:rsidRDefault="00D62F07" w:rsidP="00D62F0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в группах  по 4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AEF" w:rsidRPr="00265AEF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</w:p>
          <w:p w:rsidR="00D62F07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Самоконтроль понимания вопр</w:t>
            </w:r>
            <w:r w:rsidR="00CD429E">
              <w:rPr>
                <w:rFonts w:ascii="Times New Roman" w:hAnsi="Times New Roman" w:cs="Times New Roman"/>
                <w:sz w:val="28"/>
                <w:szCs w:val="28"/>
              </w:rPr>
              <w:t>осов и знания правильных действий</w:t>
            </w:r>
          </w:p>
          <w:p w:rsidR="00CD429E" w:rsidRPr="00D62F07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CD429E" w:rsidRPr="00D62F07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существенной информации. Логические умозаключения. </w:t>
            </w:r>
          </w:p>
          <w:p w:rsidR="00CD429E" w:rsidRPr="009A4286" w:rsidRDefault="00CD429E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F07" w:rsidTr="00D62F07">
        <w:trPr>
          <w:trHeight w:hRule="exact" w:val="524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Pr="00A6512A" w:rsidRDefault="00D62F07" w:rsidP="00D62F07">
            <w:pPr>
              <w:pStyle w:val="c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VIII</w:t>
            </w:r>
            <w:r w:rsidRPr="00B8449A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Включение в систему знаний и повторение.</w:t>
            </w:r>
          </w:p>
          <w:p w:rsidR="00D62F07" w:rsidRPr="00D62F07" w:rsidRDefault="00D62F07" w:rsidP="00D62F07">
            <w:pPr>
              <w:widowControl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Default="00D62F07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4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Задание 1.</w:t>
            </w:r>
            <w:r w:rsidRPr="00B844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рисунке представлена электрическая цепь. Начертите схему этой электрической цепи.</w:t>
            </w:r>
          </w:p>
          <w:p w:rsidR="00D62F07" w:rsidRPr="00D62F07" w:rsidRDefault="00D62F07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bidi="ar-SA"/>
              </w:rPr>
            </w:pPr>
            <w:r w:rsidRPr="00B946A2">
              <w:rPr>
                <w:rFonts w:ascii="Times New Roman" w:eastAsia="Times New Roman" w:hAnsi="Times New Roman" w:cs="Times New Roman"/>
                <w:noProof/>
              </w:rPr>
              <w:drawing>
                <wp:anchor distT="0" distB="0" distL="114300" distR="114300" simplePos="0" relativeHeight="251678720" behindDoc="0" locked="0" layoutInCell="1" allowOverlap="1" wp14:anchorId="181E7919" wp14:editId="641874E5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114300</wp:posOffset>
                  </wp:positionV>
                  <wp:extent cx="2608580" cy="1229360"/>
                  <wp:effectExtent l="0" t="0" r="1270" b="8890"/>
                  <wp:wrapSquare wrapText="bothSides"/>
                  <wp:docPr id="11" name="Рисунок 11" descr="http://festival.1september.ru/articles/655500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estival.1september.ru/articles/655500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580" cy="122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Default="00D62F07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29E" w:rsidRPr="00265AEF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Регулятивная</w:t>
            </w:r>
          </w:p>
          <w:p w:rsidR="00D62F07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Самоконтроль понимания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осов и знания правильных действий</w:t>
            </w:r>
          </w:p>
          <w:p w:rsidR="00CD429E" w:rsidRPr="00D62F07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>Выделение существенной информации. Логические умозаключения.</w:t>
            </w:r>
          </w:p>
          <w:p w:rsidR="00CD429E" w:rsidRPr="009A4286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наблюдать, делать выводы.</w:t>
            </w:r>
          </w:p>
          <w:p w:rsidR="00CD429E" w:rsidRPr="00D62F07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Pr="009A4286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F07" w:rsidTr="00D62F07">
        <w:trPr>
          <w:trHeight w:hRule="exact" w:val="99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Pr="00CD429E" w:rsidRDefault="00D62F07" w:rsidP="00D62F07">
            <w:pPr>
              <w:pStyle w:val="c2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Default="00D62F07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62F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Задание 2. </w:t>
            </w:r>
            <w:r w:rsidRPr="00D62F0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На рисунке  представлена  простейшая электрическая цепь. Перечислите ее составные части (слайд).</w:t>
            </w:r>
          </w:p>
          <w:p w:rsidR="00D62F07" w:rsidRDefault="00D62F07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ins w:id="0" w:author="Капитан" w:date="2019-11-19T00:10:00Z">
              <w:r>
                <w:rPr>
                  <w:rFonts w:ascii="Times New Roman" w:eastAsia="+mn-ea" w:hAnsi="Times New Roman" w:cs="Times New Roman"/>
                  <w:b/>
                  <w:bCs/>
                  <w:i/>
                  <w:noProof/>
                  <w:color w:val="FFFFFF"/>
                  <w:kern w:val="24"/>
                </w:rPr>
                <w:drawing>
                  <wp:anchor distT="0" distB="0" distL="114300" distR="114300" simplePos="0" relativeHeight="251680768" behindDoc="0" locked="0" layoutInCell="1" allowOverlap="1" wp14:anchorId="28456538" wp14:editId="0948EA8A">
                    <wp:simplePos x="0" y="0"/>
                    <wp:positionH relativeFrom="column">
                      <wp:posOffset>815340</wp:posOffset>
                    </wp:positionH>
                    <wp:positionV relativeFrom="paragraph">
                      <wp:posOffset>83185</wp:posOffset>
                    </wp:positionV>
                    <wp:extent cx="1892300" cy="1350010"/>
                    <wp:effectExtent l="0" t="0" r="0" b="2540"/>
                    <wp:wrapSquare wrapText="bothSides"/>
                    <wp:docPr id="12" name="Рисунок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2300" cy="135001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ins>
          </w:p>
          <w:p w:rsidR="00D62F07" w:rsidRPr="00D62F07" w:rsidRDefault="00D62F07" w:rsidP="00D62F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F07" w:rsidRPr="00D62F07" w:rsidRDefault="00D62F07" w:rsidP="00D62F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F07" w:rsidRPr="00D62F07" w:rsidRDefault="00D62F07" w:rsidP="00D62F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F07" w:rsidRPr="00D62F07" w:rsidRDefault="00D62F07" w:rsidP="00D62F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tabs>
                <w:tab w:val="left" w:pos="456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D62F07" w:rsidRDefault="00D62F07" w:rsidP="00D62F07">
            <w:pPr>
              <w:tabs>
                <w:tab w:val="left" w:pos="456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F07" w:rsidRPr="00D62F07" w:rsidRDefault="00D62F07" w:rsidP="00D62F07">
            <w:pPr>
              <w:tabs>
                <w:tab w:val="left" w:pos="456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2F07" w:rsidRDefault="00D62F07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62F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Задание 3. </w:t>
            </w:r>
            <w:r w:rsidRPr="00D62F0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Найдите и исправьте ошибки (слайд</w:t>
            </w:r>
            <w:proofErr w:type="gramStart"/>
            <w:r w:rsidRPr="00D62F0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)</w:t>
            </w:r>
            <w:proofErr w:type="gramEnd"/>
            <w:r w:rsidRPr="00D62F0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D62F07" w:rsidRPr="00B8449A" w:rsidRDefault="000A495E" w:rsidP="000A495E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bidi="ar-SA"/>
              </w:rPr>
              <w:drawing>
                <wp:inline distT="0" distB="0" distL="0" distR="0" wp14:anchorId="2281D2C3" wp14:editId="697F514A">
                  <wp:extent cx="1579245" cy="572770"/>
                  <wp:effectExtent l="0" t="0" r="190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62F07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bidi="ar-SA"/>
              </w:rPr>
              <w:drawing>
                <wp:inline distT="0" distB="0" distL="0" distR="0" wp14:anchorId="545E700A" wp14:editId="45FD244C">
                  <wp:extent cx="1670685" cy="1530350"/>
                  <wp:effectExtent l="0" t="0" r="571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30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bidi="ar-SA"/>
              </w:rPr>
              <w:drawing>
                <wp:inline distT="0" distB="0" distL="0" distR="0" wp14:anchorId="037736F8" wp14:editId="0F84871D">
                  <wp:extent cx="1530350" cy="138366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1383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F07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выполняют задания каждый в своей тетради.</w:t>
            </w: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Сразу после выполнения задания дается правильный ответ учащимися.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Самоконтроль понимания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осов и знания правильных действий</w:t>
            </w:r>
          </w:p>
          <w:p w:rsidR="00CD429E" w:rsidRPr="00D62F07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>Выделение существенной информации. Логические умозаключения.</w:t>
            </w:r>
          </w:p>
          <w:p w:rsidR="00CD429E" w:rsidRPr="009A4286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наблюдать, делать выводы.</w:t>
            </w:r>
          </w:p>
          <w:p w:rsidR="00D62F07" w:rsidRPr="009A4286" w:rsidRDefault="00D62F07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95E" w:rsidTr="000A495E">
        <w:trPr>
          <w:trHeight w:hRule="exact" w:val="102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95E" w:rsidRPr="00CD429E" w:rsidRDefault="000A495E" w:rsidP="00D62F07">
            <w:pPr>
              <w:pStyle w:val="c2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95E" w:rsidRDefault="000A495E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A49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Задание  4. </w:t>
            </w:r>
            <w:r w:rsidRPr="000A49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Начертите схему электрической цепи, состоящей из последовательно соединенных источника тока, резистора, ключа и лампочки</w:t>
            </w:r>
            <w:proofErr w:type="gramStart"/>
            <w:r w:rsidRPr="000A49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.</w:t>
            </w:r>
            <w:proofErr w:type="gramEnd"/>
          </w:p>
          <w:p w:rsidR="000A495E" w:rsidRDefault="000A495E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bidi="ar-SA"/>
              </w:rPr>
              <w:drawing>
                <wp:inline distT="0" distB="0" distL="0" distR="0" wp14:anchorId="45824EF8" wp14:editId="331C6852">
                  <wp:extent cx="977900" cy="810201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415" cy="8106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495E" w:rsidRPr="000A495E" w:rsidRDefault="000A495E" w:rsidP="000A495E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A49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Задание 5.</w:t>
            </w:r>
            <w:r w:rsidRPr="000A49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Что произойдет при замыкании: а) ключа 1? б</w:t>
            </w:r>
            <w:proofErr w:type="gramStart"/>
            <w:r w:rsidRPr="000A49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)к</w:t>
            </w:r>
            <w:proofErr w:type="gramEnd"/>
            <w:r w:rsidRPr="000A49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люча 2?  В) обоих ключей?</w:t>
            </w:r>
          </w:p>
          <w:p w:rsidR="000A495E" w:rsidRDefault="000A495E" w:rsidP="000A495E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A49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Где можно использовать такую электрическую цепь?</w:t>
            </w:r>
          </w:p>
          <w:p w:rsidR="000A495E" w:rsidRDefault="000A495E" w:rsidP="000A495E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bidi="ar-SA"/>
              </w:rPr>
              <w:drawing>
                <wp:inline distT="0" distB="0" distL="0" distR="0" wp14:anchorId="63DADEAA" wp14:editId="5E9D0788">
                  <wp:extent cx="977900" cy="983044"/>
                  <wp:effectExtent l="0" t="0" r="0" b="762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415" cy="9835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495E" w:rsidRDefault="000A495E" w:rsidP="000A495E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A49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Задание 6. </w:t>
            </w:r>
            <w:r w:rsidRPr="000A49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Начертите схему электрической цепи, состоящей  из  источника тока, резистора, лампочки и двух ключей  так, чтобы лампочка и звонок включались отдельно (слайд)</w:t>
            </w:r>
          </w:p>
          <w:p w:rsidR="000A495E" w:rsidRPr="000A495E" w:rsidRDefault="000A495E" w:rsidP="000A495E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bidi="ar-SA"/>
              </w:rPr>
              <w:drawing>
                <wp:inline distT="0" distB="0" distL="0" distR="0" wp14:anchorId="798454EA" wp14:editId="64BA81A7">
                  <wp:extent cx="977900" cy="1131149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96" cy="1134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F546F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  <w:u w:val="single"/>
              </w:rPr>
              <w:t xml:space="preserve"> </w:t>
            </w:r>
            <w:r w:rsidRPr="005F546F">
              <w:rPr>
                <w:rFonts w:ascii="Times New Roman" w:hAnsi="Times New Roman" w:cs="Times New Roman"/>
                <w:b/>
                <w:bCs/>
                <w:i/>
                <w:sz w:val="32"/>
                <w:szCs w:val="32"/>
                <w:u w:val="single"/>
              </w:rPr>
              <w:t>Самооценка знаний в технологических картах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выполняют задания каждый в своей тетради.</w:t>
            </w:r>
          </w:p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495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Сразу после выполнения задания дается правильный ответ учащимися.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AEF">
              <w:rPr>
                <w:rFonts w:ascii="Times New Roman" w:hAnsi="Times New Roman" w:cs="Times New Roman"/>
                <w:sz w:val="28"/>
                <w:szCs w:val="28"/>
              </w:rPr>
              <w:t>Самоконтроль понимания вопр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осов и знания правильных действий</w:t>
            </w:r>
          </w:p>
          <w:p w:rsidR="00CD429E" w:rsidRPr="00D62F07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 </w:t>
            </w:r>
          </w:p>
          <w:p w:rsidR="00CD429E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07">
              <w:rPr>
                <w:rFonts w:ascii="Times New Roman" w:hAnsi="Times New Roman" w:cs="Times New Roman"/>
                <w:sz w:val="28"/>
                <w:szCs w:val="28"/>
              </w:rPr>
              <w:t>Выделение существенной информации. Логические умозаключения.</w:t>
            </w:r>
          </w:p>
          <w:p w:rsidR="00CD429E" w:rsidRPr="009A4286" w:rsidRDefault="00CD429E" w:rsidP="00CD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28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наблюдать, делать выводы.</w:t>
            </w:r>
          </w:p>
          <w:p w:rsidR="00265AEF" w:rsidRPr="009A4286" w:rsidRDefault="00265AEF" w:rsidP="0026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95E" w:rsidTr="000A495E">
        <w:trPr>
          <w:trHeight w:hRule="exact" w:val="1022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95E" w:rsidRPr="000A495E" w:rsidRDefault="000A495E" w:rsidP="000A495E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bidi="ar-SA"/>
              </w:rPr>
              <w:lastRenderedPageBreak/>
              <w:t>IX</w:t>
            </w:r>
            <w:r w:rsidRPr="000A49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 Подведение итогов занятия</w:t>
            </w:r>
          </w:p>
          <w:p w:rsidR="000A495E" w:rsidRDefault="000A495E" w:rsidP="00D62F07">
            <w:pPr>
              <w:pStyle w:val="c2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95E" w:rsidRPr="000A495E" w:rsidRDefault="000A495E" w:rsidP="000A495E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</w:t>
            </w:r>
            <w:r w:rsidRPr="000A49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 Обращаемся к целям урока.</w:t>
            </w:r>
          </w:p>
          <w:p w:rsidR="000A495E" w:rsidRPr="000A495E" w:rsidRDefault="000A495E" w:rsidP="000A495E">
            <w:pPr>
              <w:widowControl/>
              <w:jc w:val="both"/>
              <w:rPr>
                <w:del w:id="1" w:author="Капитан" w:date="2019-11-19T00:10:00Z"/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del w:id="2" w:author="Капитан" w:date="2019-11-19T00:10:00Z">
              <w:r w:rsidRPr="000A495E">
                <w:rPr>
                  <w:rFonts w:ascii="Times New Roman" w:eastAsia="Times New Roman" w:hAnsi="Times New Roman" w:cs="Times New Roman"/>
                  <w:b/>
                  <w:color w:val="auto"/>
                  <w:sz w:val="28"/>
                  <w:szCs w:val="28"/>
                  <w:lang w:bidi="ar-SA"/>
                </w:rPr>
                <w:delText xml:space="preserve">- </w:delText>
              </w:r>
            </w:del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Достигли мы целей урока?</w:t>
            </w:r>
          </w:p>
          <w:p w:rsidR="00CD429E" w:rsidRDefault="000A495E" w:rsidP="000A495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Arial" w:eastAsia="Times New Roman" w:hAnsi="Arial" w:cs="Arial"/>
                <w:color w:val="auto"/>
                <w:sz w:val="28"/>
                <w:szCs w:val="28"/>
                <w:lang w:bidi="ar-SA"/>
              </w:rPr>
              <w:t xml:space="preserve"> </w:t>
            </w:r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Сегодня на уроке мы познакомились </w:t>
            </w:r>
          </w:p>
          <w:p w:rsidR="00CD429E" w:rsidRDefault="00CD429E" w:rsidP="000A495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0A495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0A495E" w:rsidP="000A495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Выяснили, что каждому элементу цепи соответствует </w:t>
            </w:r>
          </w:p>
          <w:p w:rsidR="000A495E" w:rsidRPr="000A495E" w:rsidRDefault="000A495E" w:rsidP="000A495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Научились собирать </w:t>
            </w:r>
          </w:p>
          <w:p w:rsidR="000A495E" w:rsidRPr="000A495E" w:rsidRDefault="000A495E" w:rsidP="000A495E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2. Рефлексия.</w:t>
            </w:r>
          </w:p>
          <w:p w:rsidR="000A495E" w:rsidRPr="000A495E" w:rsidRDefault="000A495E" w:rsidP="000A495E">
            <w:pPr>
              <w:widowControl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Вот и закончился наш урок</w:t>
            </w:r>
            <w:proofErr w:type="gramStart"/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.. </w:t>
            </w:r>
            <w:proofErr w:type="gramEnd"/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 оценочных листах проставьте итоговые оценки за урок, </w:t>
            </w:r>
            <w:del w:id="3" w:author="Капитан" w:date="2019-11-19T00:10:00Z">
              <w:r w:rsidRPr="000A495E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bidi="ar-SA"/>
                </w:rPr>
                <w:delText xml:space="preserve">  </w:delText>
              </w:r>
            </w:del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проведите стрелочки к тем утверждениям, которые соответствуют вашему состоянию в конце урока. Сдайте их учителю при выходе из класса вместе с рабочими тетрадями.</w:t>
            </w:r>
          </w:p>
          <w:p w:rsidR="000A495E" w:rsidRPr="000A495E" w:rsidRDefault="000A495E" w:rsidP="000A495E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9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A495E">
              <w:rPr>
                <w:rFonts w:ascii="Times New Roman" w:hAnsi="Times New Roman" w:cs="Times New Roman"/>
                <w:sz w:val="28"/>
                <w:szCs w:val="28"/>
              </w:rPr>
              <w:t>Запишите домашнее задание в дневник</w:t>
            </w:r>
            <w:r w:rsidRPr="000A49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Домашнее задание:§33, упр.13 № 3.4.5 </w:t>
            </w:r>
          </w:p>
          <w:p w:rsidR="000A495E" w:rsidRPr="000A495E" w:rsidRDefault="000A495E" w:rsidP="00D62F07">
            <w:pPr>
              <w:widowControl/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bidi="ar-SA"/>
              </w:rPr>
              <w:drawing>
                <wp:inline distT="0" distB="0" distL="0" distR="0" wp14:anchorId="4DE6F212">
                  <wp:extent cx="3442498" cy="1460500"/>
                  <wp:effectExtent l="0" t="0" r="5715" b="635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27" cy="14601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429E" w:rsidRDefault="00CD429E" w:rsidP="00CD429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Учащиеся дают ответы</w:t>
            </w:r>
          </w:p>
          <w:p w:rsidR="00CD429E" w:rsidRDefault="00CD429E" w:rsidP="00CD429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Pr="000A495E" w:rsidRDefault="00CD429E" w:rsidP="00CD429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..с понятием  «электрическая цепь». </w:t>
            </w:r>
          </w:p>
          <w:p w:rsidR="000A495E" w:rsidRDefault="000A495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……графическое обозначение.</w:t>
            </w: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A495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……. простую цепь из трех элементов: источника тока, потребителя, ключа.</w:t>
            </w: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Делают самооценку в оценочных листах</w:t>
            </w: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Записывают дом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Задание в дневник.</w:t>
            </w: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Заполняют табличку с рефлексией.</w:t>
            </w: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D429E" w:rsidRDefault="00CD429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Сдают оценочные листы.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95E" w:rsidRPr="009A4286" w:rsidRDefault="000A495E" w:rsidP="00D62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2B20" w:rsidRDefault="00CD2B20" w:rsidP="00CD429E">
      <w:bookmarkStart w:id="4" w:name="_GoBack"/>
      <w:bookmarkEnd w:id="4"/>
    </w:p>
    <w:sectPr w:rsidR="00CD2B20" w:rsidSect="00F71A7C">
      <w:pgSz w:w="16838" w:h="11906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932"/>
    <w:multiLevelType w:val="hybridMultilevel"/>
    <w:tmpl w:val="9006B880"/>
    <w:lvl w:ilvl="0" w:tplc="E834DB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2302AB"/>
    <w:multiLevelType w:val="multilevel"/>
    <w:tmpl w:val="0E16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067A11"/>
    <w:multiLevelType w:val="hybridMultilevel"/>
    <w:tmpl w:val="B1766EE4"/>
    <w:lvl w:ilvl="0" w:tplc="354CF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E70CB"/>
    <w:multiLevelType w:val="multilevel"/>
    <w:tmpl w:val="B536496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A7C59"/>
    <w:multiLevelType w:val="multilevel"/>
    <w:tmpl w:val="29983070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D598C"/>
    <w:multiLevelType w:val="multilevel"/>
    <w:tmpl w:val="3CA4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56"/>
    <w:rsid w:val="00014E7C"/>
    <w:rsid w:val="000A495E"/>
    <w:rsid w:val="00265AEF"/>
    <w:rsid w:val="003D4BAB"/>
    <w:rsid w:val="00606CAD"/>
    <w:rsid w:val="00923093"/>
    <w:rsid w:val="009A4286"/>
    <w:rsid w:val="009F64D8"/>
    <w:rsid w:val="00C773A4"/>
    <w:rsid w:val="00CD2B20"/>
    <w:rsid w:val="00CD429E"/>
    <w:rsid w:val="00D62F07"/>
    <w:rsid w:val="00DE2DE2"/>
    <w:rsid w:val="00E22757"/>
    <w:rsid w:val="00F71A7C"/>
    <w:rsid w:val="00FE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4BA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3D4B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C773A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link w:val="Default0"/>
    <w:rsid w:val="009F6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9F64D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CA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c2">
    <w:name w:val="c2"/>
    <w:basedOn w:val="a"/>
    <w:rsid w:val="00D62F0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4BA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3D4B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C773A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link w:val="Default0"/>
    <w:rsid w:val="009F6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9F64D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CA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c2">
    <w:name w:val="c2"/>
    <w:basedOn w:val="a"/>
    <w:rsid w:val="00D62F0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Капитан</dc:creator>
  <cp:keywords/>
  <dc:description/>
  <cp:lastModifiedBy>Капитан</cp:lastModifiedBy>
  <cp:revision>7</cp:revision>
  <dcterms:created xsi:type="dcterms:W3CDTF">2020-05-24T18:02:00Z</dcterms:created>
  <dcterms:modified xsi:type="dcterms:W3CDTF">2020-05-24T20:04:00Z</dcterms:modified>
</cp:coreProperties>
</file>